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AE8CD" w14:textId="1030F3EC" w:rsidR="00C96F42" w:rsidRPr="00C27C69" w:rsidRDefault="00C96F42" w:rsidP="00C96F42">
      <w:pPr>
        <w:autoSpaceDE w:val="0"/>
        <w:autoSpaceDN w:val="0"/>
        <w:adjustRightInd w:val="0"/>
        <w:jc w:val="right"/>
        <w:rPr>
          <w:rFonts w:ascii="Calibri Light" w:hAnsi="Calibri Light" w:cs="Calibri"/>
          <w:iCs/>
          <w:sz w:val="18"/>
          <w:szCs w:val="20"/>
        </w:rPr>
      </w:pPr>
      <w:r w:rsidRPr="00C27C69">
        <w:rPr>
          <w:rFonts w:ascii="Calibri Light" w:hAnsi="Calibri Light" w:cs="Calibri"/>
          <w:iCs/>
          <w:sz w:val="18"/>
          <w:szCs w:val="20"/>
        </w:rPr>
        <w:t xml:space="preserve">Załącznik nr </w:t>
      </w:r>
      <w:r w:rsidR="005972C6" w:rsidRPr="00C27C69">
        <w:rPr>
          <w:rFonts w:ascii="Calibri Light" w:hAnsi="Calibri Light" w:cs="Calibri"/>
          <w:iCs/>
          <w:sz w:val="18"/>
          <w:szCs w:val="20"/>
        </w:rPr>
        <w:t>19</w:t>
      </w:r>
      <w:r w:rsidRPr="00C27C69">
        <w:rPr>
          <w:rFonts w:ascii="Calibri Light" w:hAnsi="Calibri Light" w:cs="Calibri"/>
          <w:iCs/>
          <w:sz w:val="18"/>
          <w:szCs w:val="20"/>
        </w:rPr>
        <w:t xml:space="preserve"> do </w:t>
      </w:r>
      <w:r w:rsidR="00AA5398" w:rsidRPr="00C27C69">
        <w:rPr>
          <w:rFonts w:ascii="Calibri Light" w:hAnsi="Calibri Light" w:cs="Calibri"/>
          <w:iCs/>
          <w:sz w:val="18"/>
          <w:szCs w:val="20"/>
        </w:rPr>
        <w:t>P</w:t>
      </w:r>
      <w:r w:rsidR="00B91837" w:rsidRPr="00C27C69">
        <w:rPr>
          <w:rFonts w:ascii="Calibri Light" w:hAnsi="Calibri Light" w:cs="Calibri"/>
          <w:iCs/>
          <w:sz w:val="18"/>
          <w:szCs w:val="20"/>
        </w:rPr>
        <w:t>rocedury wyboru i oceny grantobiorców</w:t>
      </w:r>
    </w:p>
    <w:p w14:paraId="51C1C9AD" w14:textId="783DD5CF" w:rsidR="008123F3" w:rsidRPr="00AA2C3C" w:rsidRDefault="00AA2C3C" w:rsidP="00AA2C3C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ins w:id="0" w:author="esnazyk" w:date="2024-08-08T15:12:00Z">
        <w:r w:rsidR="002A7869">
          <w:rPr>
            <w:i/>
            <w:sz w:val="18"/>
            <w:lang w:val="pl-PL"/>
          </w:rPr>
          <w:t>3</w:t>
        </w:r>
      </w:ins>
      <w:del w:id="1" w:author="esnazyk" w:date="2024-08-08T15:12:00Z">
        <w:r w:rsidRPr="00281C64" w:rsidDel="002A7869">
          <w:rPr>
            <w:i/>
            <w:sz w:val="18"/>
          </w:rPr>
          <w:delText>2</w:delText>
        </w:r>
      </w:del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</w:t>
      </w:r>
      <w:del w:id="2" w:author="esnazyk" w:date="2024-08-08T15:12:00Z">
        <w:r w:rsidDel="002A7869">
          <w:rPr>
            <w:i/>
            <w:sz w:val="18"/>
          </w:rPr>
          <w:delText>I</w:delText>
        </w:r>
      </w:del>
      <w:ins w:id="3" w:author="esnazyk" w:date="2024-08-08T15:12:00Z">
        <w:r w:rsidR="002A7869">
          <w:rPr>
            <w:i/>
            <w:sz w:val="18"/>
            <w:lang w:val="pl-PL"/>
          </w:rPr>
          <w:t>X</w:t>
        </w:r>
      </w:ins>
      <w:r>
        <w:rPr>
          <w:i/>
          <w:sz w:val="18"/>
        </w:rPr>
        <w:t>X</w:t>
      </w:r>
      <w:ins w:id="4" w:author="esnazyk" w:date="2024-08-08T15:12:00Z">
        <w:r w:rsidR="002A7869">
          <w:rPr>
            <w:i/>
            <w:sz w:val="18"/>
            <w:lang w:val="pl-PL"/>
          </w:rPr>
          <w:t>I</w:t>
        </w:r>
      </w:ins>
      <w:r>
        <w:rPr>
          <w:i/>
          <w:sz w:val="18"/>
        </w:rPr>
        <w:t>/8</w:t>
      </w:r>
      <w:ins w:id="5" w:author="esnazyk" w:date="2024-08-08T15:12:00Z">
        <w:r w:rsidR="002A7869">
          <w:rPr>
            <w:i/>
            <w:sz w:val="18"/>
            <w:lang w:val="pl-PL"/>
          </w:rPr>
          <w:t>5</w:t>
        </w:r>
      </w:ins>
      <w:del w:id="6" w:author="esnazyk" w:date="2024-08-08T15:12:00Z">
        <w:r w:rsidDel="002A7869">
          <w:rPr>
            <w:i/>
            <w:sz w:val="18"/>
          </w:rPr>
          <w:delText>2</w:delText>
        </w:r>
      </w:del>
      <w:r>
        <w:rPr>
          <w:i/>
          <w:sz w:val="18"/>
        </w:rPr>
        <w:t>/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del w:id="7" w:author="esnazyk" w:date="2024-08-08T15:12:00Z">
        <w:r w:rsidDel="002A7869">
          <w:rPr>
            <w:i/>
            <w:sz w:val="18"/>
          </w:rPr>
          <w:delText>19.04</w:delText>
        </w:r>
      </w:del>
      <w:ins w:id="8" w:author="esnazyk" w:date="2024-08-08T15:12:00Z">
        <w:r w:rsidR="002A7869">
          <w:rPr>
            <w:i/>
            <w:sz w:val="18"/>
            <w:lang w:val="pl-PL"/>
          </w:rPr>
          <w:t>08.08</w:t>
        </w:r>
      </w:ins>
      <w:r w:rsidRPr="00281C64">
        <w:rPr>
          <w:i/>
          <w:sz w:val="18"/>
        </w:rPr>
        <w:t>.2024 r.</w:t>
      </w:r>
    </w:p>
    <w:p w14:paraId="75D631F5" w14:textId="77777777" w:rsidR="00C96F42" w:rsidRPr="00C27C69" w:rsidRDefault="00C96F42" w:rsidP="00C96F42">
      <w:pPr>
        <w:jc w:val="right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…………………….., dn. ………………………. r.</w:t>
      </w:r>
    </w:p>
    <w:p w14:paraId="35477226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</w:p>
    <w:p w14:paraId="10F2F63F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……………………………………….</w:t>
      </w:r>
    </w:p>
    <w:p w14:paraId="53DD8B94" w14:textId="1C46131E" w:rsidR="00C96F42" w:rsidRPr="00C27C69" w:rsidRDefault="00C96F42" w:rsidP="00C96F42">
      <w:pPr>
        <w:jc w:val="both"/>
        <w:rPr>
          <w:rFonts w:ascii="Calibri Light" w:hAnsi="Calibri Light" w:cs="Calibri"/>
          <w:iCs/>
          <w:sz w:val="18"/>
          <w:szCs w:val="20"/>
        </w:rPr>
      </w:pPr>
      <w:r w:rsidRPr="00C27C69">
        <w:rPr>
          <w:rFonts w:ascii="Calibri Light" w:hAnsi="Calibri Light" w:cs="Calibri"/>
          <w:iCs/>
          <w:sz w:val="18"/>
          <w:szCs w:val="20"/>
        </w:rPr>
        <w:t xml:space="preserve">          </w:t>
      </w:r>
      <w:r w:rsidR="007060EF" w:rsidRPr="00C27C69">
        <w:rPr>
          <w:rFonts w:ascii="Calibri Light" w:hAnsi="Calibri Light" w:cs="Calibri"/>
          <w:iCs/>
          <w:sz w:val="18"/>
          <w:szCs w:val="20"/>
        </w:rPr>
        <w:t>nazwa</w:t>
      </w:r>
      <w:r w:rsidRPr="00C27C69">
        <w:rPr>
          <w:rFonts w:ascii="Calibri Light" w:hAnsi="Calibri Light" w:cs="Calibri"/>
          <w:iCs/>
          <w:sz w:val="18"/>
          <w:szCs w:val="20"/>
        </w:rPr>
        <w:t xml:space="preserve"> LGD</w:t>
      </w:r>
    </w:p>
    <w:p w14:paraId="48367172" w14:textId="77777777" w:rsidR="00C96F42" w:rsidRPr="00C27C69" w:rsidRDefault="00C96F42" w:rsidP="00C96F42">
      <w:pPr>
        <w:jc w:val="both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Nr pisma ………………………..</w:t>
      </w:r>
    </w:p>
    <w:p w14:paraId="2E8216BF" w14:textId="77777777" w:rsidR="008123F3" w:rsidRPr="00C27C69" w:rsidRDefault="008123F3" w:rsidP="008123F3">
      <w:pPr>
        <w:jc w:val="right"/>
        <w:rPr>
          <w:rFonts w:ascii="Calibri Light" w:hAnsi="Calibri Light" w:cs="Calibri"/>
          <w:sz w:val="18"/>
          <w:szCs w:val="20"/>
        </w:rPr>
      </w:pPr>
      <w:r w:rsidRPr="00C27C69">
        <w:rPr>
          <w:rFonts w:ascii="Calibri Light" w:hAnsi="Calibri Light" w:cs="Calibri"/>
          <w:sz w:val="18"/>
          <w:szCs w:val="20"/>
        </w:rPr>
        <w:t>…………………………………………..</w:t>
      </w:r>
    </w:p>
    <w:p w14:paraId="16EB7B5C" w14:textId="1EFA0AB8" w:rsidR="00C96F42" w:rsidRPr="00C27C69" w:rsidRDefault="00C96F42" w:rsidP="00C96F42">
      <w:pPr>
        <w:jc w:val="right"/>
        <w:rPr>
          <w:rFonts w:ascii="Calibri Light" w:hAnsi="Calibri Light" w:cs="Calibri"/>
          <w:i/>
          <w:sz w:val="20"/>
          <w:szCs w:val="22"/>
        </w:rPr>
      </w:pPr>
      <w:r w:rsidRPr="00C27C69">
        <w:rPr>
          <w:rFonts w:ascii="Calibri Light" w:hAnsi="Calibri Light" w:cs="Calibri"/>
          <w:i/>
          <w:sz w:val="20"/>
          <w:szCs w:val="22"/>
        </w:rPr>
        <w:t xml:space="preserve">Dane </w:t>
      </w:r>
      <w:proofErr w:type="spellStart"/>
      <w:r w:rsidR="00B91837" w:rsidRPr="00C27C69">
        <w:rPr>
          <w:rFonts w:ascii="Calibri Light" w:hAnsi="Calibri Light" w:cs="Calibri"/>
          <w:i/>
          <w:sz w:val="20"/>
          <w:szCs w:val="22"/>
        </w:rPr>
        <w:t>Grantobiorcy</w:t>
      </w:r>
      <w:proofErr w:type="spellEnd"/>
    </w:p>
    <w:p w14:paraId="62E84273" w14:textId="77777777" w:rsidR="00C96F42" w:rsidRPr="00C27C69" w:rsidRDefault="00C96F42" w:rsidP="00C96F42">
      <w:pPr>
        <w:ind w:left="7938"/>
        <w:rPr>
          <w:rFonts w:ascii="Calibri Light" w:hAnsi="Calibri Light" w:cs="Calibri"/>
          <w:b/>
          <w:sz w:val="4"/>
          <w:szCs w:val="6"/>
        </w:rPr>
      </w:pPr>
    </w:p>
    <w:p w14:paraId="034A214E" w14:textId="77777777" w:rsidR="00C96F42" w:rsidRPr="00C27C69" w:rsidRDefault="00C96F42" w:rsidP="00C96F42">
      <w:pPr>
        <w:jc w:val="center"/>
        <w:rPr>
          <w:rFonts w:ascii="Calibri Light" w:hAnsi="Calibri Light" w:cs="Calibri"/>
          <w:b/>
          <w:sz w:val="6"/>
          <w:szCs w:val="26"/>
          <w:u w:val="single"/>
        </w:rPr>
      </w:pPr>
    </w:p>
    <w:p w14:paraId="4DEC538D" w14:textId="19FB5B34" w:rsidR="00C96F42" w:rsidRPr="00C27C69" w:rsidRDefault="00C96F42" w:rsidP="00C96F42">
      <w:pPr>
        <w:jc w:val="center"/>
        <w:rPr>
          <w:rFonts w:ascii="Calibri Light" w:hAnsi="Calibri Light"/>
          <w:sz w:val="20"/>
          <w:szCs w:val="22"/>
        </w:rPr>
      </w:pPr>
      <w:r w:rsidRPr="00C27C69">
        <w:rPr>
          <w:rFonts w:ascii="Calibri Light" w:hAnsi="Calibri Light" w:cs="Calibri"/>
          <w:b/>
          <w:sz w:val="22"/>
          <w:u w:val="single"/>
        </w:rPr>
        <w:t>IN</w:t>
      </w:r>
      <w:r w:rsidR="00B91837" w:rsidRPr="00C27C69">
        <w:rPr>
          <w:rFonts w:ascii="Calibri Light" w:hAnsi="Calibri Light" w:cs="Calibri"/>
          <w:b/>
          <w:sz w:val="22"/>
          <w:u w:val="single"/>
        </w:rPr>
        <w:t>FORMACJA O WYNIKU OCENY ZADANIA</w:t>
      </w:r>
      <w:r w:rsidRPr="00C27C69">
        <w:rPr>
          <w:rFonts w:ascii="Calibri Light" w:hAnsi="Calibri Light"/>
          <w:sz w:val="20"/>
          <w:szCs w:val="22"/>
        </w:rPr>
        <w:tab/>
      </w:r>
    </w:p>
    <w:p w14:paraId="7E4E1420" w14:textId="77777777" w:rsidR="00C96F42" w:rsidRPr="00C27C69" w:rsidRDefault="00C96F42" w:rsidP="00C96F42">
      <w:pPr>
        <w:jc w:val="center"/>
        <w:rPr>
          <w:rFonts w:ascii="Calibri Light" w:hAnsi="Calibri Light"/>
          <w:sz w:val="18"/>
          <w:szCs w:val="20"/>
        </w:rPr>
      </w:pPr>
    </w:p>
    <w:p w14:paraId="1467008C" w14:textId="774067D2" w:rsidR="00C96F42" w:rsidRPr="00C27C69" w:rsidRDefault="00C96F42" w:rsidP="00C96F42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Informuję, że w wyniku postępowania przeprowadzonego przez LGD …………………………………………..…………., dotyczącego wniosku złożonego w ramach </w:t>
      </w:r>
      <w:r w:rsidR="00540F17" w:rsidRPr="00C27C69">
        <w:rPr>
          <w:rFonts w:ascii="Calibri Light" w:hAnsi="Calibri Light"/>
          <w:sz w:val="18"/>
          <w:szCs w:val="20"/>
        </w:rPr>
        <w:t>konkurs</w:t>
      </w:r>
      <w:r w:rsidRPr="00C27C69">
        <w:rPr>
          <w:rFonts w:ascii="Calibri Light" w:hAnsi="Calibri Light"/>
          <w:sz w:val="18"/>
          <w:szCs w:val="20"/>
        </w:rPr>
        <w:t xml:space="preserve">u nr ……….…. zgodnie z warunkami podanymi w ogłoszeniu </w:t>
      </w:r>
      <w:r w:rsidR="00540F17" w:rsidRPr="00C27C69">
        <w:rPr>
          <w:rFonts w:ascii="Calibri Light" w:hAnsi="Calibri Light"/>
          <w:sz w:val="18"/>
          <w:szCs w:val="20"/>
        </w:rPr>
        <w:t>konkursu na wybór grantobiorców</w:t>
      </w:r>
      <w:r w:rsidRPr="00C27C69">
        <w:rPr>
          <w:rFonts w:ascii="Calibri Light" w:hAnsi="Calibri Light"/>
          <w:sz w:val="18"/>
          <w:szCs w:val="20"/>
        </w:rPr>
        <w:t xml:space="preserve"> z dnia ……….…. r.  dotyczącego</w:t>
      </w:r>
      <w:r w:rsidRPr="00C27C69">
        <w:rPr>
          <w:rFonts w:ascii="Calibri Light" w:hAnsi="Calibri Light" w:cs="Calibri Light"/>
          <w:sz w:val="18"/>
          <w:szCs w:val="20"/>
        </w:rPr>
        <w:t xml:space="preserve"> </w:t>
      </w:r>
      <w:r w:rsidR="00540F17" w:rsidRPr="00C27C69">
        <w:rPr>
          <w:rFonts w:ascii="Calibri Light" w:hAnsi="Calibri Light" w:cs="Calibri Light"/>
          <w:sz w:val="18"/>
          <w:szCs w:val="20"/>
        </w:rPr>
        <w:t xml:space="preserve">(nazwa </w:t>
      </w:r>
      <w:r w:rsidRPr="00C27C69">
        <w:rPr>
          <w:rFonts w:ascii="Calibri Light" w:hAnsi="Calibri Light" w:cs="Calibri Light"/>
          <w:sz w:val="18"/>
          <w:szCs w:val="20"/>
        </w:rPr>
        <w:t>funduszu, nazw</w:t>
      </w:r>
      <w:r w:rsidR="008E521F" w:rsidRPr="00C27C69">
        <w:rPr>
          <w:rFonts w:ascii="Calibri Light" w:hAnsi="Calibri Light" w:cs="Calibri Light"/>
          <w:sz w:val="18"/>
          <w:szCs w:val="20"/>
        </w:rPr>
        <w:t>a</w:t>
      </w:r>
      <w:r w:rsidRPr="00C27C69">
        <w:rPr>
          <w:rFonts w:ascii="Calibri Light" w:hAnsi="Calibri Light" w:cs="Calibri Light"/>
          <w:sz w:val="18"/>
          <w:szCs w:val="20"/>
        </w:rPr>
        <w:t xml:space="preserve"> interwencji PS WPR</w:t>
      </w:r>
      <w:del w:id="9" w:author="esnazyk" w:date="2024-08-08T15:13:00Z">
        <w:r w:rsidRPr="00C27C69" w:rsidDel="002A7869">
          <w:rPr>
            <w:rFonts w:ascii="Calibri Light" w:hAnsi="Calibri Light" w:cs="Calibri Light"/>
            <w:sz w:val="18"/>
            <w:szCs w:val="20"/>
          </w:rPr>
          <w:delText>/</w:delText>
        </w:r>
      </w:del>
      <w:del w:id="10" w:author="esnazyk" w:date="2024-08-08T15:12:00Z">
        <w:r w:rsidRPr="00C27C69" w:rsidDel="002A7869">
          <w:rPr>
            <w:rFonts w:ascii="Calibri Light" w:hAnsi="Calibri Light" w:cs="Calibri Light"/>
            <w:sz w:val="18"/>
            <w:szCs w:val="20"/>
          </w:rPr>
          <w:delText>priorytet i cel FEW</w:delText>
        </w:r>
      </w:del>
      <w:r w:rsidR="00540F17" w:rsidRPr="00C27C69">
        <w:rPr>
          <w:rFonts w:ascii="Calibri Light" w:hAnsi="Calibri Light" w:cs="Calibri Light"/>
          <w:sz w:val="18"/>
          <w:szCs w:val="20"/>
        </w:rPr>
        <w:t>)</w:t>
      </w:r>
      <w:r w:rsidRPr="00C27C69">
        <w:rPr>
          <w:rFonts w:ascii="Calibri Light" w:hAnsi="Calibri Light"/>
          <w:sz w:val="16"/>
          <w:szCs w:val="18"/>
        </w:rPr>
        <w:t xml:space="preserve"> ………………………………………………………………………………………………………………………….……</w:t>
      </w:r>
    </w:p>
    <w:p w14:paraId="4E8CA425" w14:textId="77777777" w:rsidR="00C96F42" w:rsidRPr="00C27C69" w:rsidRDefault="00C96F42" w:rsidP="00C96F42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decyzją Rady LGD ………………………………………………..  złożony wniosek:</w:t>
      </w:r>
    </w:p>
    <w:p w14:paraId="0481FC82" w14:textId="77777777" w:rsidR="00C96F42" w:rsidRPr="00C27C69" w:rsidRDefault="00C96F42" w:rsidP="00C96F42">
      <w:pPr>
        <w:jc w:val="both"/>
        <w:rPr>
          <w:rFonts w:ascii="Calibri Light" w:hAnsi="Calibri Light"/>
          <w:sz w:val="12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3628"/>
        <w:gridCol w:w="3026"/>
        <w:gridCol w:w="2062"/>
      </w:tblGrid>
      <w:tr w:rsidR="00C96F42" w:rsidRPr="00C27C69" w14:paraId="45F326EB" w14:textId="77777777" w:rsidTr="00E32771">
        <w:trPr>
          <w:trHeight w:val="426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C0AB45" w14:textId="77777777" w:rsidR="00C96F42" w:rsidRPr="00C27C69" w:rsidRDefault="00C96F42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Znak sprawy LGD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7737B4" w14:textId="1AD38610" w:rsidR="00C96F42" w:rsidRPr="00C27C69" w:rsidRDefault="00C96F42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Imi</w:t>
            </w:r>
            <w:r w:rsidR="00540F17" w:rsidRPr="00C27C69">
              <w:rPr>
                <w:rFonts w:ascii="Calibri Light" w:hAnsi="Calibri Light" w:cs="Calibri"/>
                <w:b/>
                <w:sz w:val="16"/>
                <w:szCs w:val="18"/>
              </w:rPr>
              <w:t xml:space="preserve">ę i Nazwisko/ Nazwa </w:t>
            </w:r>
            <w:proofErr w:type="spellStart"/>
            <w:r w:rsidR="00540F17" w:rsidRPr="00C27C69">
              <w:rPr>
                <w:rFonts w:ascii="Calibri Light" w:hAnsi="Calibri Light" w:cs="Calibri"/>
                <w:b/>
                <w:sz w:val="16"/>
                <w:szCs w:val="18"/>
              </w:rPr>
              <w:t>Grantobiorcy</w:t>
            </w:r>
            <w:proofErr w:type="spellEnd"/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*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0D2B9" w14:textId="63827A13" w:rsidR="00C96F42" w:rsidRPr="00C27C69" w:rsidRDefault="00540F17" w:rsidP="00CE7FA4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>Tytuł zadania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DDD9A3" w14:textId="448CA7FE" w:rsidR="00C96F42" w:rsidRPr="00C27C69" w:rsidRDefault="00540F17" w:rsidP="00E32771">
            <w:pPr>
              <w:jc w:val="center"/>
              <w:rPr>
                <w:rFonts w:ascii="Calibri Light" w:hAnsi="Calibri Light" w:cs="Calibri"/>
                <w:b/>
                <w:sz w:val="16"/>
                <w:szCs w:val="18"/>
              </w:rPr>
            </w:pPr>
            <w:r w:rsidRPr="00C27C69">
              <w:rPr>
                <w:rFonts w:ascii="Calibri Light" w:hAnsi="Calibri Light" w:cs="Calibri"/>
                <w:b/>
                <w:sz w:val="16"/>
                <w:szCs w:val="18"/>
              </w:rPr>
              <w:t xml:space="preserve">Wnioskowana kwota grantu </w:t>
            </w:r>
            <w:r w:rsidR="00C96F42" w:rsidRPr="00C27C69">
              <w:rPr>
                <w:rFonts w:ascii="Calibri Light" w:hAnsi="Calibri Light" w:cs="Calibri"/>
                <w:b/>
                <w:sz w:val="16"/>
                <w:szCs w:val="18"/>
              </w:rPr>
              <w:t>(PLN)</w:t>
            </w:r>
          </w:p>
        </w:tc>
      </w:tr>
      <w:tr w:rsidR="00C96F42" w:rsidRPr="00C27C69" w14:paraId="49771B66" w14:textId="77777777" w:rsidTr="008123F3">
        <w:trPr>
          <w:trHeight w:val="392"/>
          <w:jc w:val="center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28E402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FE403" w14:textId="77777777" w:rsidR="00C96F42" w:rsidRPr="00C27C69" w:rsidRDefault="00C96F42" w:rsidP="00CE7FA4">
            <w:pPr>
              <w:pStyle w:val="Zwykytekst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9B2546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F1D4A2" w14:textId="77777777" w:rsidR="00C96F42" w:rsidRPr="00C27C69" w:rsidRDefault="00C96F42" w:rsidP="00CE7FA4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Cs w:val="22"/>
              </w:rPr>
            </w:pPr>
          </w:p>
        </w:tc>
      </w:tr>
    </w:tbl>
    <w:p w14:paraId="7962FC01" w14:textId="77777777" w:rsidR="00251594" w:rsidRPr="00C27C69" w:rsidRDefault="00251594">
      <w:pPr>
        <w:rPr>
          <w:sz w:val="10"/>
          <w:szCs w:val="12"/>
        </w:rPr>
      </w:pPr>
    </w:p>
    <w:p w14:paraId="5B170851" w14:textId="7FDAF689" w:rsidR="008123F3" w:rsidRPr="00C27C69" w:rsidRDefault="00C96F42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spełnia / nie spełnia* </w:t>
      </w:r>
      <w:r w:rsidRPr="00C27C69">
        <w:rPr>
          <w:rFonts w:ascii="Calibri Light" w:hAnsi="Calibri Light"/>
          <w:bCs/>
          <w:sz w:val="18"/>
          <w:szCs w:val="20"/>
        </w:rPr>
        <w:t>warunki</w:t>
      </w:r>
      <w:r w:rsidR="003A546D" w:rsidRPr="00C27C69">
        <w:rPr>
          <w:rFonts w:ascii="Calibri Light" w:hAnsi="Calibri Light"/>
          <w:bCs/>
          <w:sz w:val="18"/>
          <w:szCs w:val="20"/>
        </w:rPr>
        <w:t>/ów</w:t>
      </w:r>
      <w:r w:rsidR="00E32771" w:rsidRPr="00C27C69">
        <w:rPr>
          <w:rFonts w:ascii="Calibri Light" w:hAnsi="Calibri Light"/>
          <w:bCs/>
          <w:sz w:val="18"/>
          <w:szCs w:val="20"/>
        </w:rPr>
        <w:t>*</w:t>
      </w:r>
      <w:r w:rsidRPr="00C27C69">
        <w:rPr>
          <w:rFonts w:ascii="Calibri Light" w:hAnsi="Calibri Light"/>
          <w:bCs/>
          <w:sz w:val="18"/>
          <w:szCs w:val="20"/>
        </w:rPr>
        <w:t xml:space="preserve"> oceny formalnej,</w:t>
      </w:r>
    </w:p>
    <w:p w14:paraId="234A555B" w14:textId="06382485" w:rsidR="00E32771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jest / nie jest* zgodny z LSR,</w:t>
      </w:r>
    </w:p>
    <w:p w14:paraId="666DC465" w14:textId="77777777" w:rsidR="00EF5447" w:rsidRPr="00C27C69" w:rsidRDefault="003A546D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>spełnia / nie spełnia*</w:t>
      </w:r>
      <w:r w:rsidRPr="00C27C69">
        <w:rPr>
          <w:rFonts w:ascii="Calibri Light" w:hAnsi="Calibri Light"/>
          <w:bCs/>
          <w:sz w:val="18"/>
          <w:szCs w:val="20"/>
        </w:rPr>
        <w:t xml:space="preserve"> warunki/ów</w:t>
      </w:r>
      <w:r w:rsidR="00E32771" w:rsidRPr="00C27C69">
        <w:rPr>
          <w:rFonts w:ascii="Calibri Light" w:hAnsi="Calibri Light"/>
          <w:bCs/>
          <w:sz w:val="18"/>
          <w:szCs w:val="20"/>
        </w:rPr>
        <w:t>*</w:t>
      </w:r>
      <w:r w:rsidR="00540F17" w:rsidRPr="00C27C69">
        <w:rPr>
          <w:rFonts w:ascii="Calibri Light" w:hAnsi="Calibri Light"/>
          <w:bCs/>
          <w:sz w:val="18"/>
          <w:szCs w:val="20"/>
        </w:rPr>
        <w:t xml:space="preserve"> udzielenia grantu</w:t>
      </w:r>
    </w:p>
    <w:p w14:paraId="1DA6EA5D" w14:textId="5D596B7A" w:rsidR="003A546D" w:rsidRPr="00C27C69" w:rsidRDefault="00EF5447" w:rsidP="000D387F">
      <w:pPr>
        <w:pStyle w:val="Akapitzlist"/>
        <w:numPr>
          <w:ilvl w:val="0"/>
          <w:numId w:val="2"/>
        </w:numPr>
        <w:ind w:left="284" w:hanging="284"/>
        <w:rPr>
          <w:rFonts w:ascii="Calibri Light" w:hAnsi="Calibri Light"/>
          <w:bCs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jest/nie jest* zgodny z zestawieniem zadań zawartym w ogłoszeniu konkursu na wybór grantobiorców</w:t>
      </w:r>
      <w:r w:rsidR="003A546D" w:rsidRPr="00C27C69">
        <w:rPr>
          <w:rFonts w:ascii="Calibri Light" w:hAnsi="Calibri Light"/>
          <w:bCs/>
          <w:sz w:val="18"/>
          <w:szCs w:val="20"/>
        </w:rPr>
        <w:t>,</w:t>
      </w:r>
    </w:p>
    <w:p w14:paraId="0191E3D5" w14:textId="66E540F3" w:rsidR="00C96F42" w:rsidRPr="00C27C69" w:rsidRDefault="00C96F42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="Calibri Light" w:hAnsi="Calibri Light"/>
          <w:bCs/>
          <w:sz w:val="18"/>
          <w:szCs w:val="20"/>
        </w:rPr>
        <w:t>uzyskał …..</w:t>
      </w:r>
      <w:r w:rsidR="00E32771" w:rsidRPr="00C27C69">
        <w:rPr>
          <w:rFonts w:ascii="Calibri Light" w:hAnsi="Calibri Light"/>
          <w:bCs/>
          <w:sz w:val="18"/>
          <w:szCs w:val="20"/>
        </w:rPr>
        <w:t xml:space="preserve"> </w:t>
      </w:r>
      <w:r w:rsidRPr="00C27C69">
        <w:rPr>
          <w:rFonts w:ascii="Calibri Light" w:hAnsi="Calibri Light"/>
          <w:bCs/>
          <w:sz w:val="18"/>
          <w:szCs w:val="20"/>
        </w:rPr>
        <w:t>punktów,</w:t>
      </w:r>
      <w:r w:rsidR="003A546D" w:rsidRPr="00C27C69">
        <w:rPr>
          <w:rFonts w:ascii="Calibri Light" w:hAnsi="Calibri Light"/>
          <w:bCs/>
          <w:sz w:val="18"/>
          <w:szCs w:val="20"/>
        </w:rPr>
        <w:t xml:space="preserve"> uzyskując/nie uzyskując* tym samym minimalną/ej liczbę/y punktów,</w:t>
      </w:r>
    </w:p>
    <w:p w14:paraId="4CC913D1" w14:textId="0EDCA040" w:rsidR="00E32771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zajmuje ……. miejsce na Liście </w:t>
      </w:r>
      <w:r w:rsidR="00EF5447" w:rsidRPr="00C27C69">
        <w:rPr>
          <w:rFonts w:asciiTheme="majorHAnsi" w:hAnsiTheme="majorHAnsi" w:cstheme="majorHAnsi"/>
          <w:sz w:val="18"/>
          <w:szCs w:val="20"/>
        </w:rPr>
        <w:t>ocenionych zadań</w:t>
      </w:r>
      <w:r w:rsidRPr="00C27C69">
        <w:rPr>
          <w:rFonts w:asciiTheme="majorHAnsi" w:hAnsiTheme="majorHAnsi" w:cstheme="majorHAnsi"/>
          <w:sz w:val="18"/>
          <w:szCs w:val="20"/>
        </w:rPr>
        <w:t xml:space="preserve">* </w:t>
      </w:r>
    </w:p>
    <w:p w14:paraId="54DE23B7" w14:textId="75139944" w:rsidR="00C96F42" w:rsidRPr="00C27C69" w:rsidRDefault="00C96F42" w:rsidP="00A62B1F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>został / nie został</w:t>
      </w:r>
      <w:r w:rsidR="003A546D" w:rsidRPr="00C27C69">
        <w:rPr>
          <w:rFonts w:asciiTheme="majorHAnsi" w:hAnsiTheme="majorHAnsi" w:cstheme="majorHAnsi"/>
          <w:sz w:val="18"/>
          <w:szCs w:val="20"/>
        </w:rPr>
        <w:t>*</w:t>
      </w:r>
      <w:r w:rsidRPr="00C27C69">
        <w:rPr>
          <w:rFonts w:asciiTheme="majorHAnsi" w:hAnsiTheme="majorHAnsi" w:cstheme="majorHAnsi"/>
          <w:sz w:val="18"/>
          <w:szCs w:val="20"/>
        </w:rPr>
        <w:t xml:space="preserve"> wybran</w:t>
      </w:r>
      <w:r w:rsidR="00E32771" w:rsidRPr="00C27C69">
        <w:rPr>
          <w:rFonts w:asciiTheme="majorHAnsi" w:hAnsiTheme="majorHAnsi" w:cstheme="majorHAnsi"/>
          <w:sz w:val="18"/>
          <w:szCs w:val="20"/>
        </w:rPr>
        <w:t>y</w:t>
      </w:r>
      <w:r w:rsidRPr="00C27C69">
        <w:rPr>
          <w:rFonts w:asciiTheme="majorHAnsi" w:hAnsiTheme="majorHAnsi" w:cstheme="majorHAnsi"/>
          <w:sz w:val="18"/>
          <w:szCs w:val="20"/>
        </w:rPr>
        <w:t xml:space="preserve"> do finansowania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i na dzień </w:t>
      </w:r>
      <w:r w:rsidR="00EF5447" w:rsidRPr="00C27C69">
        <w:rPr>
          <w:rFonts w:asciiTheme="majorHAnsi" w:hAnsiTheme="majorHAnsi" w:cstheme="majorHAnsi"/>
          <w:sz w:val="18"/>
          <w:szCs w:val="20"/>
        </w:rPr>
        <w:t>wyboru wniosków przez Radę LGD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mieści się </w:t>
      </w:r>
      <w:r w:rsidR="00E32771" w:rsidRPr="00C27C69">
        <w:rPr>
          <w:rFonts w:asciiTheme="majorHAnsi" w:hAnsiTheme="majorHAnsi" w:cstheme="majorHAnsi"/>
          <w:sz w:val="18"/>
          <w:szCs w:val="20"/>
        </w:rPr>
        <w:t>/</w:t>
      </w:r>
      <w:r w:rsidR="00740462" w:rsidRPr="00C27C69">
        <w:rPr>
          <w:rFonts w:asciiTheme="majorHAnsi" w:hAnsiTheme="majorHAnsi" w:cstheme="majorHAnsi"/>
          <w:sz w:val="18"/>
          <w:szCs w:val="20"/>
        </w:rPr>
        <w:t xml:space="preserve"> n</w:t>
      </w:r>
      <w:r w:rsidR="00E32771" w:rsidRPr="00C27C69">
        <w:rPr>
          <w:rFonts w:asciiTheme="majorHAnsi" w:hAnsiTheme="majorHAnsi" w:cstheme="majorHAnsi"/>
          <w:sz w:val="18"/>
          <w:szCs w:val="20"/>
        </w:rPr>
        <w:t xml:space="preserve">ie mieści się* </w:t>
      </w:r>
      <w:r w:rsidR="00EF5447" w:rsidRPr="00C27C69">
        <w:rPr>
          <w:rFonts w:ascii="Calibri Light" w:hAnsi="Calibri Light"/>
          <w:sz w:val="18"/>
          <w:szCs w:val="20"/>
        </w:rPr>
        <w:t>w kwocie przyznanej LGD na realizację projektu grantowego „… (tytuł projektu grantowego)”, określonej w ogłoszeniu konkursu na wybór grantobiorców</w:t>
      </w:r>
      <w:r w:rsidR="00A62B1F" w:rsidRPr="00C27C69">
        <w:rPr>
          <w:rFonts w:asciiTheme="majorHAnsi" w:hAnsiTheme="majorHAnsi" w:cstheme="majorHAnsi"/>
          <w:sz w:val="18"/>
          <w:szCs w:val="20"/>
        </w:rPr>
        <w:t xml:space="preserve"> </w:t>
      </w:r>
      <w:r w:rsidR="00740462" w:rsidRPr="00C27C69">
        <w:rPr>
          <w:rFonts w:asciiTheme="majorHAnsi" w:hAnsiTheme="majorHAnsi" w:cstheme="majorHAnsi"/>
          <w:sz w:val="18"/>
          <w:szCs w:val="20"/>
        </w:rPr>
        <w:t>*</w:t>
      </w:r>
      <w:r w:rsidR="00E32771" w:rsidRPr="00C27C69">
        <w:rPr>
          <w:rFonts w:asciiTheme="majorHAnsi" w:hAnsiTheme="majorHAnsi" w:cstheme="majorHAnsi"/>
          <w:sz w:val="18"/>
          <w:szCs w:val="20"/>
        </w:rPr>
        <w:t>.</w:t>
      </w:r>
    </w:p>
    <w:p w14:paraId="690D0C4E" w14:textId="6D483BB8" w:rsidR="00C96F42" w:rsidRPr="00C27C69" w:rsidRDefault="00E32771" w:rsidP="000D387F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theme="majorHAnsi"/>
          <w:sz w:val="18"/>
          <w:szCs w:val="20"/>
        </w:rPr>
      </w:pPr>
      <w:r w:rsidRPr="00C27C69">
        <w:rPr>
          <w:rFonts w:asciiTheme="majorHAnsi" w:hAnsiTheme="majorHAnsi" w:cstheme="majorHAnsi"/>
          <w:sz w:val="18"/>
          <w:szCs w:val="20"/>
        </w:rPr>
        <w:t xml:space="preserve">ma </w:t>
      </w:r>
      <w:r w:rsidR="00C96F42" w:rsidRPr="00C27C69">
        <w:rPr>
          <w:rFonts w:asciiTheme="majorHAnsi" w:hAnsiTheme="majorHAnsi" w:cstheme="majorHAnsi"/>
          <w:sz w:val="18"/>
          <w:szCs w:val="20"/>
        </w:rPr>
        <w:t>ustalon</w:t>
      </w:r>
      <w:r w:rsidRPr="00C27C69">
        <w:rPr>
          <w:rFonts w:asciiTheme="majorHAnsi" w:hAnsiTheme="majorHAnsi" w:cstheme="majorHAnsi"/>
          <w:sz w:val="18"/>
          <w:szCs w:val="20"/>
        </w:rPr>
        <w:t>ą</w:t>
      </w:r>
      <w:r w:rsidR="00C96F42" w:rsidRPr="00C27C69">
        <w:rPr>
          <w:rFonts w:asciiTheme="majorHAnsi" w:hAnsiTheme="majorHAnsi" w:cstheme="majorHAnsi"/>
          <w:sz w:val="18"/>
          <w:szCs w:val="20"/>
        </w:rPr>
        <w:t xml:space="preserve"> </w:t>
      </w:r>
      <w:r w:rsidR="003A546D" w:rsidRPr="00C27C69">
        <w:rPr>
          <w:rFonts w:asciiTheme="majorHAnsi" w:hAnsiTheme="majorHAnsi" w:cstheme="majorHAnsi"/>
          <w:sz w:val="18"/>
          <w:szCs w:val="20"/>
        </w:rPr>
        <w:t>kwot</w:t>
      </w:r>
      <w:r w:rsidR="008E521F" w:rsidRPr="00C27C69">
        <w:rPr>
          <w:rFonts w:asciiTheme="majorHAnsi" w:hAnsiTheme="majorHAnsi" w:cstheme="majorHAnsi"/>
          <w:sz w:val="18"/>
          <w:szCs w:val="20"/>
        </w:rPr>
        <w:t>ę</w:t>
      </w:r>
      <w:r w:rsidR="00EF5447" w:rsidRPr="00C27C69">
        <w:rPr>
          <w:rFonts w:asciiTheme="majorHAnsi" w:hAnsiTheme="majorHAnsi" w:cstheme="majorHAnsi"/>
          <w:sz w:val="18"/>
          <w:szCs w:val="20"/>
        </w:rPr>
        <w:t xml:space="preserve"> grantu</w:t>
      </w:r>
      <w:r w:rsidR="00C96F42" w:rsidRPr="00C27C69">
        <w:rPr>
          <w:rFonts w:asciiTheme="majorHAnsi" w:hAnsiTheme="majorHAnsi" w:cstheme="majorHAnsi"/>
          <w:sz w:val="18"/>
          <w:szCs w:val="20"/>
        </w:rPr>
        <w:t xml:space="preserve"> w wy</w:t>
      </w:r>
      <w:r w:rsidRPr="00C27C69">
        <w:rPr>
          <w:rFonts w:asciiTheme="majorHAnsi" w:hAnsiTheme="majorHAnsi" w:cstheme="majorHAnsi"/>
          <w:sz w:val="18"/>
          <w:szCs w:val="20"/>
        </w:rPr>
        <w:t xml:space="preserve">sokości </w:t>
      </w:r>
      <w:r w:rsidR="00C96F42" w:rsidRPr="00C27C69">
        <w:rPr>
          <w:rFonts w:asciiTheme="majorHAnsi" w:hAnsiTheme="majorHAnsi" w:cstheme="majorHAnsi"/>
          <w:sz w:val="18"/>
          <w:szCs w:val="20"/>
        </w:rPr>
        <w:t>…….PLN</w:t>
      </w:r>
      <w:r w:rsidR="00740462" w:rsidRPr="00C27C69">
        <w:rPr>
          <w:rFonts w:asciiTheme="majorHAnsi" w:hAnsiTheme="majorHAnsi" w:cstheme="majorHAnsi"/>
          <w:sz w:val="18"/>
          <w:szCs w:val="20"/>
        </w:rPr>
        <w:t>*</w:t>
      </w:r>
    </w:p>
    <w:p w14:paraId="34A22D47" w14:textId="7E78930E" w:rsidR="00E32771" w:rsidRPr="00C27C69" w:rsidRDefault="00E32771" w:rsidP="00E32771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Uzasadnienie </w:t>
      </w:r>
      <w:r w:rsidR="003C1AEC" w:rsidRPr="00C27C69">
        <w:rPr>
          <w:rFonts w:ascii="Calibri Light" w:hAnsi="Calibri Light"/>
          <w:sz w:val="18"/>
          <w:szCs w:val="20"/>
        </w:rPr>
        <w:t>niedopuszczenia zadania do oceny według</w:t>
      </w:r>
      <w:r w:rsidRPr="00C27C69">
        <w:rPr>
          <w:rFonts w:ascii="Calibri Light" w:hAnsi="Calibri Light"/>
          <w:sz w:val="18"/>
          <w:szCs w:val="20"/>
        </w:rPr>
        <w:t xml:space="preserve"> kryteriów wyboru </w:t>
      </w:r>
      <w:r w:rsidR="003C1AEC" w:rsidRPr="00C27C69">
        <w:rPr>
          <w:rFonts w:ascii="Calibri Light" w:hAnsi="Calibri Light"/>
          <w:sz w:val="18"/>
          <w:szCs w:val="20"/>
        </w:rPr>
        <w:t xml:space="preserve">grantobiorców </w:t>
      </w:r>
      <w:r w:rsidRPr="00C27C69">
        <w:rPr>
          <w:rFonts w:ascii="Calibri Light" w:hAnsi="Calibri Light"/>
          <w:sz w:val="18"/>
          <w:szCs w:val="20"/>
        </w:rPr>
        <w:t>z powodu: …………………………………..*</w:t>
      </w:r>
    </w:p>
    <w:p w14:paraId="27A03007" w14:textId="7B5B155E" w:rsidR="00C96F42" w:rsidRPr="00C27C69" w:rsidRDefault="00CD648A" w:rsidP="00D0503F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Uzasadnienie oceny, w tym w ramach poszcz</w:t>
      </w:r>
      <w:r w:rsidR="003C1AEC" w:rsidRPr="00C27C69">
        <w:rPr>
          <w:rFonts w:ascii="Calibri Light" w:hAnsi="Calibri Light"/>
          <w:sz w:val="18"/>
          <w:szCs w:val="20"/>
        </w:rPr>
        <w:t>ególnych kryteriów wyborów grantobiorców</w:t>
      </w:r>
      <w:r w:rsidRPr="00C27C69">
        <w:rPr>
          <w:rFonts w:ascii="Calibri Light" w:hAnsi="Calibri Light"/>
          <w:sz w:val="18"/>
          <w:szCs w:val="20"/>
        </w:rPr>
        <w:t xml:space="preserve"> znajduje się</w:t>
      </w:r>
      <w:r w:rsidR="00D0503F" w:rsidRPr="00C27C69">
        <w:rPr>
          <w:rFonts w:ascii="Calibri Light" w:hAnsi="Calibri Light"/>
          <w:sz w:val="18"/>
          <w:szCs w:val="20"/>
        </w:rPr>
        <w:t xml:space="preserve"> </w:t>
      </w:r>
      <w:r w:rsidRPr="00C27C69">
        <w:rPr>
          <w:rFonts w:ascii="Calibri Light" w:hAnsi="Calibri Light"/>
          <w:sz w:val="18"/>
          <w:szCs w:val="20"/>
        </w:rPr>
        <w:t xml:space="preserve">w załączonej do pisma </w:t>
      </w:r>
      <w:r w:rsidR="00832D72" w:rsidRPr="00C27C69">
        <w:rPr>
          <w:rFonts w:ascii="Calibri Light" w:hAnsi="Calibri Light"/>
          <w:sz w:val="18"/>
          <w:szCs w:val="20"/>
        </w:rPr>
        <w:t>uchwale</w:t>
      </w:r>
      <w:r w:rsidR="005972C6" w:rsidRPr="00C27C69">
        <w:rPr>
          <w:rFonts w:ascii="Calibri Light" w:hAnsi="Calibri Light"/>
          <w:sz w:val="18"/>
          <w:szCs w:val="20"/>
        </w:rPr>
        <w:t>.</w:t>
      </w:r>
    </w:p>
    <w:p w14:paraId="475F4D77" w14:textId="61EAA6B0" w:rsidR="00CD648A" w:rsidRPr="00C27C69" w:rsidRDefault="00CD648A" w:rsidP="00CD648A">
      <w:pPr>
        <w:jc w:val="both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Uzasadnienie obn</w:t>
      </w:r>
      <w:r w:rsidR="003C1AEC" w:rsidRPr="00C27C69">
        <w:rPr>
          <w:rFonts w:ascii="Calibri Light" w:hAnsi="Calibri Light"/>
          <w:sz w:val="18"/>
          <w:szCs w:val="20"/>
        </w:rPr>
        <w:t>iżenia wnioskowanej kwoty grantu</w:t>
      </w:r>
      <w:r w:rsidRPr="00C27C69">
        <w:rPr>
          <w:rFonts w:ascii="Calibri Light" w:hAnsi="Calibri Light"/>
          <w:sz w:val="18"/>
          <w:szCs w:val="20"/>
        </w:rPr>
        <w:t xml:space="preserve"> znajduje się w załączonej do pisma </w:t>
      </w:r>
      <w:r w:rsidR="00832D72" w:rsidRPr="00C27C69">
        <w:rPr>
          <w:rFonts w:ascii="Calibri Light" w:hAnsi="Calibri Light"/>
          <w:sz w:val="18"/>
          <w:szCs w:val="20"/>
        </w:rPr>
        <w:t>uchwale</w:t>
      </w:r>
      <w:r w:rsidR="005972C6" w:rsidRPr="00C27C69">
        <w:rPr>
          <w:rFonts w:ascii="Calibri Light" w:hAnsi="Calibri Light"/>
          <w:sz w:val="18"/>
          <w:szCs w:val="20"/>
        </w:rPr>
        <w:t>.</w:t>
      </w:r>
    </w:p>
    <w:p w14:paraId="2E2BAEAA" w14:textId="77777777" w:rsidR="008123F3" w:rsidRPr="00C27C69" w:rsidRDefault="008123F3" w:rsidP="00CD648A">
      <w:pPr>
        <w:jc w:val="both"/>
        <w:rPr>
          <w:rFonts w:ascii="Calibri Light" w:hAnsi="Calibri Light"/>
          <w:sz w:val="12"/>
          <w:szCs w:val="14"/>
        </w:rPr>
      </w:pPr>
    </w:p>
    <w:p w14:paraId="1F211F99" w14:textId="58E5F0CE" w:rsidR="00C96F42" w:rsidRPr="00C27C69" w:rsidRDefault="00C96F42" w:rsidP="00C96F42">
      <w:pPr>
        <w:jc w:val="both"/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</w:pPr>
      <w:r w:rsidRPr="00C27C69"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  <w:t>POUCZENIE</w:t>
      </w:r>
      <w:r w:rsidR="00D0503F" w:rsidRPr="00C27C69">
        <w:rPr>
          <w:rFonts w:asciiTheme="majorHAnsi" w:eastAsiaTheme="minorHAnsi" w:hAnsiTheme="majorHAnsi" w:cstheme="majorHAnsi"/>
          <w:b/>
          <w:bCs/>
          <w:kern w:val="2"/>
          <w:sz w:val="20"/>
          <w:szCs w:val="22"/>
          <w:u w:val="single"/>
          <w:lang w:eastAsia="en-US"/>
        </w:rPr>
        <w:t>*</w:t>
      </w:r>
    </w:p>
    <w:p w14:paraId="561791EE" w14:textId="08723661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i/>
          <w:iCs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Od wyników oceny zadania przysługuje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prawo wniesienia odwołania, na zasadach i w trybie określonym w pkt 10. Procedury wyboru i oceny grantobiorców, zamieszczonej na stronie internetowej LGD … (adres strony)</w:t>
      </w:r>
    </w:p>
    <w:p w14:paraId="61462E00" w14:textId="13466BDD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Odwołanie wnosi się do Zarządu (nazwa LGD zgodna z KRS)………………………………… w terminie 7 dni od dnia doręczenia niniejszego pisma, w formie pisemnej na adres </w:t>
      </w:r>
      <w:del w:id="11" w:author="esnazyk" w:date="2024-08-08T15:13:00Z">
        <w:r w:rsidRPr="00C27C69" w:rsidDel="002A7869">
          <w:rPr>
            <w:rFonts w:asciiTheme="majorHAnsi" w:eastAsiaTheme="minorHAnsi" w:hAnsiTheme="majorHAnsi" w:cstheme="majorHAnsi"/>
            <w:kern w:val="2"/>
            <w:sz w:val="18"/>
            <w:szCs w:val="20"/>
            <w:lang w:eastAsia="en-US"/>
          </w:rPr>
          <w:delText>…………………………</w:delText>
        </w:r>
      </w:del>
      <w:ins w:id="12" w:author="esnazyk" w:date="2024-08-08T15:13:00Z">
        <w:r w:rsidR="002A7869">
          <w:rPr>
            <w:rFonts w:asciiTheme="majorHAnsi" w:eastAsiaTheme="minorHAnsi" w:hAnsiTheme="majorHAnsi" w:cstheme="majorHAnsi"/>
            <w:kern w:val="2"/>
            <w:sz w:val="18"/>
            <w:szCs w:val="20"/>
            <w:lang w:eastAsia="en-US"/>
          </w:rPr>
          <w:t xml:space="preserve">PARTNERSTWO dla Doliny Baryczy, </w:t>
        </w:r>
        <w:proofErr w:type="spellStart"/>
        <w:r w:rsidR="002A7869">
          <w:rPr>
            <w:rFonts w:asciiTheme="majorHAnsi" w:eastAsiaTheme="minorHAnsi" w:hAnsiTheme="majorHAnsi" w:cstheme="majorHAnsi"/>
            <w:kern w:val="2"/>
            <w:sz w:val="18"/>
            <w:szCs w:val="20"/>
            <w:lang w:eastAsia="en-US"/>
          </w:rPr>
          <w:t>Pl.Ks.E.Waresiaka</w:t>
        </w:r>
        <w:proofErr w:type="spellEnd"/>
        <w:r w:rsidR="002A7869">
          <w:rPr>
            <w:rFonts w:asciiTheme="majorHAnsi" w:eastAsiaTheme="minorHAnsi" w:hAnsiTheme="majorHAnsi" w:cstheme="majorHAnsi"/>
            <w:kern w:val="2"/>
            <w:sz w:val="18"/>
            <w:szCs w:val="20"/>
            <w:lang w:eastAsia="en-US"/>
          </w:rPr>
          <w:t xml:space="preserve"> 7, 56-300 Milicz</w:t>
        </w:r>
      </w:ins>
      <w:bookmarkStart w:id="13" w:name="_GoBack"/>
      <w:bookmarkEnd w:id="13"/>
    </w:p>
    <w:p w14:paraId="5C5FAE55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Odwołanie powinno zawierać:</w:t>
      </w:r>
    </w:p>
    <w:p w14:paraId="5DAFE824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1) oznaczenie instytucji właściwej do rozpatrzenia odwołania;</w:t>
      </w:r>
    </w:p>
    <w:p w14:paraId="4069912F" w14:textId="75D6102F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2) oznaczenie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;</w:t>
      </w:r>
    </w:p>
    <w:p w14:paraId="2CF38554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3) numer wniosku o powierzenie grantu oraz numer konkursu na wybór grantobiorców;</w:t>
      </w:r>
    </w:p>
    <w:p w14:paraId="154EA569" w14:textId="77777777" w:rsidR="003C1AEC" w:rsidRPr="00C27C69" w:rsidRDefault="003C1AEC" w:rsidP="003C1AEC">
      <w:pPr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4) wskazanie:</w:t>
      </w:r>
    </w:p>
    <w:p w14:paraId="052C61F9" w14:textId="77777777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a) warunków powierzenia grantów lub</w:t>
      </w:r>
    </w:p>
    <w:p w14:paraId="12B7431C" w14:textId="77777777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b) kryteriów wyboru grantobiorców</w:t>
      </w:r>
    </w:p>
    <w:p w14:paraId="1B963EC0" w14:textId="77D65DBE" w:rsidR="003C1AEC" w:rsidRPr="00C27C69" w:rsidRDefault="003C1AEC" w:rsidP="003C1AEC">
      <w:pPr>
        <w:ind w:left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– z których oceną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Grantobiorca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się nie zgadza, wraz z uzasadnieniem, lub wskazanie, w jakim zakresie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Grantobiorca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nie zgadza się z ustaleniem przez LGD kwoty grantu niższej niż wnioskowana;</w:t>
      </w:r>
    </w:p>
    <w:p w14:paraId="6DF1FA5A" w14:textId="5EC994BE" w:rsidR="003C1AEC" w:rsidRPr="00C27C69" w:rsidRDefault="003C1AEC" w:rsidP="003C1AEC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5) wskazanie zarzutów o charakterze proceduralnym w zakresie przeprowadzonej oceny, jeżeli zdaniem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takie naruszenia miały miejsce, wraz z uzasadnieniem;</w:t>
      </w:r>
    </w:p>
    <w:p w14:paraId="771E4E25" w14:textId="55376B47" w:rsidR="003C1AEC" w:rsidRPr="00C27C69" w:rsidRDefault="003C1AEC" w:rsidP="003C1AEC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6) podpis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 xml:space="preserve"> lub osoby upoważnionej do jego reprezentowania, z załączeniem oryginału lub kopii dokumentu poświadczającego umocowanie takiej osoby do reprezentowania tego </w:t>
      </w:r>
      <w:proofErr w:type="spellStart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Grantobiorcy</w:t>
      </w:r>
      <w:proofErr w:type="spellEnd"/>
      <w:r w:rsidRPr="00C27C69"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  <w:t>.</w:t>
      </w:r>
    </w:p>
    <w:p w14:paraId="399F6399" w14:textId="77777777" w:rsidR="00CD648A" w:rsidRPr="00C27C69" w:rsidRDefault="00CD648A" w:rsidP="00C96F42">
      <w:pPr>
        <w:ind w:left="284" w:hanging="284"/>
        <w:jc w:val="both"/>
        <w:rPr>
          <w:rFonts w:asciiTheme="majorHAnsi" w:eastAsiaTheme="minorHAnsi" w:hAnsiTheme="majorHAnsi" w:cstheme="majorHAnsi"/>
          <w:kern w:val="2"/>
          <w:sz w:val="18"/>
          <w:szCs w:val="20"/>
          <w:lang w:eastAsia="en-US"/>
        </w:rPr>
      </w:pPr>
    </w:p>
    <w:p w14:paraId="28B2D2F3" w14:textId="500C6889" w:rsidR="00C96F42" w:rsidRPr="00C27C69" w:rsidRDefault="00E32771" w:rsidP="00C96F42">
      <w:pPr>
        <w:ind w:left="6237" w:right="1246"/>
        <w:jc w:val="center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        </w:t>
      </w:r>
      <w:r w:rsidR="00C96F42" w:rsidRPr="00C27C69">
        <w:rPr>
          <w:rFonts w:ascii="Calibri Light" w:hAnsi="Calibri Light"/>
          <w:sz w:val="18"/>
          <w:szCs w:val="20"/>
        </w:rPr>
        <w:t>Z poważaniem,</w:t>
      </w:r>
    </w:p>
    <w:p w14:paraId="78608A31" w14:textId="77777777" w:rsidR="00E32771" w:rsidRPr="00C27C69" w:rsidRDefault="00E32771" w:rsidP="00C96F42">
      <w:pPr>
        <w:ind w:left="6237" w:right="1246"/>
        <w:jc w:val="center"/>
        <w:rPr>
          <w:rFonts w:ascii="Calibri Light" w:hAnsi="Calibri Light"/>
          <w:sz w:val="18"/>
          <w:szCs w:val="20"/>
        </w:rPr>
      </w:pPr>
    </w:p>
    <w:p w14:paraId="6F5372D7" w14:textId="77777777" w:rsidR="00C96F42" w:rsidRPr="00C27C69" w:rsidRDefault="00FA1C33" w:rsidP="00E32771">
      <w:pPr>
        <w:ind w:left="5670"/>
        <w:jc w:val="center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>…….</w:t>
      </w:r>
      <w:r w:rsidR="00C96F42" w:rsidRPr="00C27C69">
        <w:rPr>
          <w:rFonts w:ascii="Calibri Light" w:hAnsi="Calibri Light"/>
          <w:sz w:val="18"/>
          <w:szCs w:val="20"/>
        </w:rPr>
        <w:t>……………………………………..………..</w:t>
      </w:r>
    </w:p>
    <w:p w14:paraId="4638F412" w14:textId="0DD5F61E" w:rsidR="003A3E16" w:rsidRPr="00C27C69" w:rsidRDefault="003A3E16" w:rsidP="003A3E16">
      <w:pPr>
        <w:ind w:right="118"/>
        <w:rPr>
          <w:rFonts w:ascii="Calibri Light" w:hAnsi="Calibri Light"/>
          <w:sz w:val="18"/>
          <w:szCs w:val="20"/>
        </w:rPr>
      </w:pPr>
      <w:r w:rsidRPr="00C27C69">
        <w:rPr>
          <w:rFonts w:ascii="Calibri Light" w:hAnsi="Calibri Light"/>
          <w:sz w:val="18"/>
          <w:szCs w:val="20"/>
        </w:rPr>
        <w:t xml:space="preserve">                               </w:t>
      </w:r>
      <w:r w:rsidR="00CD648A" w:rsidRPr="00C27C69">
        <w:rPr>
          <w:rFonts w:ascii="Calibri Light" w:hAnsi="Calibri Light"/>
          <w:sz w:val="18"/>
          <w:szCs w:val="20"/>
        </w:rPr>
        <w:t xml:space="preserve">                                                                                </w:t>
      </w:r>
      <w:r w:rsidR="00FA1C33" w:rsidRPr="00C27C69">
        <w:rPr>
          <w:rFonts w:ascii="Calibri Light" w:hAnsi="Calibri Light"/>
          <w:sz w:val="18"/>
          <w:szCs w:val="20"/>
        </w:rPr>
        <w:t xml:space="preserve">                          </w:t>
      </w:r>
      <w:r w:rsidRPr="00C27C69">
        <w:rPr>
          <w:rFonts w:ascii="Calibri Light" w:hAnsi="Calibri Light"/>
          <w:sz w:val="18"/>
          <w:szCs w:val="20"/>
        </w:rPr>
        <w:t>(podpis Członka Zarządu lub osoby upoważnionej)</w:t>
      </w:r>
    </w:p>
    <w:p w14:paraId="76E659C4" w14:textId="156B08B0" w:rsidR="003A3E16" w:rsidRPr="00C27C69" w:rsidRDefault="003A3E16" w:rsidP="003A3E16">
      <w:pPr>
        <w:ind w:right="425"/>
        <w:jc w:val="right"/>
        <w:rPr>
          <w:rFonts w:ascii="Calibri Light" w:hAnsi="Calibri Light"/>
          <w:i/>
          <w:sz w:val="18"/>
          <w:szCs w:val="20"/>
          <w:u w:val="single"/>
        </w:rPr>
      </w:pPr>
    </w:p>
    <w:p w14:paraId="3B170FE5" w14:textId="77777777" w:rsidR="00C96F42" w:rsidRPr="00C27C69" w:rsidRDefault="00C96F42" w:rsidP="00C96F42">
      <w:pPr>
        <w:ind w:right="1247"/>
        <w:rPr>
          <w:rFonts w:ascii="Calibri Light" w:hAnsi="Calibri Light"/>
          <w:i/>
          <w:sz w:val="18"/>
          <w:szCs w:val="20"/>
          <w:u w:val="single"/>
        </w:rPr>
      </w:pPr>
      <w:r w:rsidRPr="00C27C69">
        <w:rPr>
          <w:rFonts w:ascii="Calibri Light" w:hAnsi="Calibri Light"/>
          <w:i/>
          <w:sz w:val="18"/>
          <w:szCs w:val="20"/>
          <w:u w:val="single"/>
        </w:rPr>
        <w:t>Załączniki:</w:t>
      </w:r>
    </w:p>
    <w:p w14:paraId="7EC99509" w14:textId="0F3D7C4A" w:rsidR="00D0503F" w:rsidRPr="00C27C69" w:rsidRDefault="006F63B8" w:rsidP="00C96F42">
      <w:pPr>
        <w:pStyle w:val="Akapitzlist"/>
        <w:numPr>
          <w:ilvl w:val="0"/>
          <w:numId w:val="1"/>
        </w:numPr>
        <w:spacing w:after="0" w:line="240" w:lineRule="auto"/>
        <w:ind w:left="284" w:right="1247" w:hanging="284"/>
        <w:rPr>
          <w:rFonts w:ascii="Calibri Light" w:hAnsi="Calibri Light"/>
          <w:i/>
          <w:sz w:val="16"/>
          <w:szCs w:val="18"/>
        </w:rPr>
      </w:pPr>
      <w:r w:rsidRPr="00C27C69">
        <w:rPr>
          <w:rFonts w:ascii="Calibri Light" w:hAnsi="Calibri Light"/>
          <w:sz w:val="18"/>
          <w:szCs w:val="20"/>
        </w:rPr>
        <w:t>uchwała o wy</w:t>
      </w:r>
      <w:r w:rsidR="003A3E16" w:rsidRPr="00C27C69">
        <w:rPr>
          <w:rFonts w:ascii="Calibri Light" w:hAnsi="Calibri Light"/>
          <w:sz w:val="18"/>
          <w:szCs w:val="20"/>
        </w:rPr>
        <w:t>braniu bądź niewybraniu zadania</w:t>
      </w:r>
      <w:r w:rsidRPr="00C27C69">
        <w:rPr>
          <w:rFonts w:ascii="Calibri Light" w:hAnsi="Calibri Light"/>
          <w:sz w:val="18"/>
          <w:szCs w:val="20"/>
        </w:rPr>
        <w:t xml:space="preserve"> do finansowania</w:t>
      </w:r>
      <w:r w:rsidR="00973185" w:rsidRPr="00C27C69">
        <w:rPr>
          <w:rFonts w:ascii="Calibri Light" w:hAnsi="Calibri Light"/>
          <w:sz w:val="18"/>
          <w:szCs w:val="20"/>
        </w:rPr>
        <w:t>.</w:t>
      </w:r>
    </w:p>
    <w:p w14:paraId="63511AA4" w14:textId="77777777" w:rsidR="003A3E16" w:rsidRPr="00C27C69" w:rsidRDefault="003A3E16" w:rsidP="003A3E16">
      <w:pPr>
        <w:pStyle w:val="Akapitzlist"/>
        <w:spacing w:after="0" w:line="240" w:lineRule="auto"/>
        <w:ind w:left="284" w:right="1247"/>
        <w:rPr>
          <w:rFonts w:ascii="Calibri Light" w:hAnsi="Calibri Light"/>
          <w:i/>
          <w:sz w:val="16"/>
          <w:szCs w:val="18"/>
        </w:rPr>
      </w:pPr>
    </w:p>
    <w:p w14:paraId="1AC3E66E" w14:textId="77777777" w:rsidR="00C96F42" w:rsidRPr="00C27C69" w:rsidRDefault="00C96F42" w:rsidP="00D0503F">
      <w:pPr>
        <w:ind w:right="1247"/>
        <w:rPr>
          <w:rFonts w:ascii="Calibri Light" w:hAnsi="Calibri Light"/>
          <w:i/>
          <w:sz w:val="16"/>
          <w:szCs w:val="18"/>
        </w:rPr>
      </w:pPr>
      <w:r w:rsidRPr="00C27C69">
        <w:rPr>
          <w:rFonts w:ascii="Calibri Light" w:hAnsi="Calibri Light"/>
          <w:i/>
          <w:sz w:val="16"/>
          <w:szCs w:val="18"/>
        </w:rPr>
        <w:t>*  niepotrzebne usunąć</w:t>
      </w:r>
    </w:p>
    <w:sectPr w:rsidR="00C96F42" w:rsidRPr="00C27C69" w:rsidSect="003A3E16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4F8A"/>
    <w:multiLevelType w:val="hybridMultilevel"/>
    <w:tmpl w:val="71E013A6"/>
    <w:lvl w:ilvl="0" w:tplc="C360E3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C587A"/>
    <w:multiLevelType w:val="hybridMultilevel"/>
    <w:tmpl w:val="0BCE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z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42"/>
    <w:rsid w:val="00066B26"/>
    <w:rsid w:val="000D387F"/>
    <w:rsid w:val="001C4597"/>
    <w:rsid w:val="0020209B"/>
    <w:rsid w:val="00251594"/>
    <w:rsid w:val="00273E64"/>
    <w:rsid w:val="002A7869"/>
    <w:rsid w:val="003A3E16"/>
    <w:rsid w:val="003A546D"/>
    <w:rsid w:val="003C1AEC"/>
    <w:rsid w:val="00435A6B"/>
    <w:rsid w:val="00540F17"/>
    <w:rsid w:val="005972C6"/>
    <w:rsid w:val="006B015B"/>
    <w:rsid w:val="006F63B8"/>
    <w:rsid w:val="007060EF"/>
    <w:rsid w:val="00740462"/>
    <w:rsid w:val="00745F95"/>
    <w:rsid w:val="008123F3"/>
    <w:rsid w:val="00832D72"/>
    <w:rsid w:val="00841315"/>
    <w:rsid w:val="00876350"/>
    <w:rsid w:val="008C5D6C"/>
    <w:rsid w:val="008E521F"/>
    <w:rsid w:val="009372CE"/>
    <w:rsid w:val="00973185"/>
    <w:rsid w:val="00A62B1F"/>
    <w:rsid w:val="00A76FC1"/>
    <w:rsid w:val="00AA2C3C"/>
    <w:rsid w:val="00AA5398"/>
    <w:rsid w:val="00AB01AB"/>
    <w:rsid w:val="00B91837"/>
    <w:rsid w:val="00C27C69"/>
    <w:rsid w:val="00C96F42"/>
    <w:rsid w:val="00CD648A"/>
    <w:rsid w:val="00D016AC"/>
    <w:rsid w:val="00D0503F"/>
    <w:rsid w:val="00E32771"/>
    <w:rsid w:val="00EF5447"/>
    <w:rsid w:val="00F355EB"/>
    <w:rsid w:val="00FA1C33"/>
    <w:rsid w:val="00FC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933B"/>
  <w15:chartTrackingRefBased/>
  <w15:docId w15:val="{D9F7FA0C-D6C8-426A-AE91-4F4DB8A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96F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6F4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6F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1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1A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2C3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A2C3C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esnazyk</cp:lastModifiedBy>
  <cp:revision>6</cp:revision>
  <dcterms:created xsi:type="dcterms:W3CDTF">2024-03-29T12:13:00Z</dcterms:created>
  <dcterms:modified xsi:type="dcterms:W3CDTF">2024-08-08T13:13:00Z</dcterms:modified>
</cp:coreProperties>
</file>